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64700" w14:textId="77777777" w:rsidR="007D30A7" w:rsidRDefault="004B4618">
      <w:pPr>
        <w:rPr>
          <w:del w:id="0" w:author="Autor"/>
          <w:sz w:val="20"/>
          <w:szCs w:val="20"/>
        </w:rPr>
      </w:pPr>
      <w:bookmarkStart w:id="1" w:name="_GoBack"/>
      <w:bookmarkEnd w:id="1"/>
      <w:del w:id="2" w:author="Autor">
        <w:r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872" behindDoc="1" locked="0" layoutInCell="1" allowOverlap="1" wp14:anchorId="785E5B58" wp14:editId="56E33AE6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62848" behindDoc="0" locked="0" layoutInCell="1" allowOverlap="1" wp14:anchorId="6657742D" wp14:editId="4410CE65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</w:rPr>
          <w:delText xml:space="preserve"> </w:delTex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noProof/>
            <w:sz w:val="20"/>
            <w:szCs w:val="20"/>
          </w:rPr>
          <w:drawing>
            <wp:anchor distT="0" distB="0" distL="114300" distR="114300" simplePos="0" relativeHeight="251661824" behindDoc="0" locked="1" layoutInCell="1" allowOverlap="1" wp14:anchorId="53CACFAF" wp14:editId="268E41FF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</w:rPr>
          <w:delText xml:space="preserve">    </w:delTex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delText xml:space="preserve">         </w:delText>
        </w:r>
      </w:del>
    </w:p>
    <w:p w14:paraId="0ADE7AF5" w14:textId="77777777" w:rsidR="007D30A7" w:rsidRDefault="007D30A7">
      <w:pPr>
        <w:jc w:val="center"/>
        <w:rPr>
          <w:del w:id="3" w:author="Autor"/>
          <w:sz w:val="20"/>
          <w:szCs w:val="20"/>
        </w:rPr>
      </w:pPr>
    </w:p>
    <w:p w14:paraId="141FC613" w14:textId="77777777" w:rsidR="007D30A7" w:rsidRDefault="007D30A7">
      <w:pPr>
        <w:jc w:val="center"/>
        <w:rPr>
          <w:del w:id="4" w:author="Autor"/>
          <w:b/>
          <w:sz w:val="20"/>
          <w:szCs w:val="20"/>
        </w:rPr>
      </w:pPr>
    </w:p>
    <w:p w14:paraId="21FE7BCE" w14:textId="77777777" w:rsidR="007D30A7" w:rsidRDefault="007D30A7">
      <w:pPr>
        <w:jc w:val="center"/>
        <w:rPr>
          <w:del w:id="5" w:author="Autor"/>
          <w:b/>
          <w:sz w:val="20"/>
          <w:szCs w:val="20"/>
        </w:rPr>
      </w:pPr>
    </w:p>
    <w:p w14:paraId="3AE04A74" w14:textId="77777777" w:rsidR="007D30A7" w:rsidRDefault="007D30A7">
      <w:pPr>
        <w:jc w:val="center"/>
        <w:rPr>
          <w:del w:id="6" w:author="Autor"/>
          <w:b/>
          <w:sz w:val="20"/>
          <w:szCs w:val="20"/>
        </w:rPr>
      </w:pPr>
    </w:p>
    <w:p w14:paraId="49951BF5" w14:textId="77777777" w:rsidR="007D30A7" w:rsidRDefault="007D30A7">
      <w:pPr>
        <w:jc w:val="center"/>
        <w:rPr>
          <w:del w:id="7" w:author="Autor"/>
          <w:b/>
          <w:sz w:val="20"/>
          <w:szCs w:val="20"/>
        </w:rPr>
      </w:pPr>
    </w:p>
    <w:p w14:paraId="6B018101" w14:textId="77777777" w:rsidR="006A037C" w:rsidRPr="00BF50ED" w:rsidRDefault="006A037C" w:rsidP="006A037C">
      <w:pPr>
        <w:rPr>
          <w:ins w:id="8" w:author="Autor"/>
          <w:sz w:val="20"/>
          <w:szCs w:val="20"/>
        </w:rPr>
      </w:pPr>
      <w:ins w:id="9" w:author="Autor"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BF50ED">
          <w:rPr>
            <w:b/>
            <w:noProof/>
          </w:rPr>
          <w:drawing>
            <wp:anchor distT="0" distB="0" distL="114300" distR="114300" simplePos="0" relativeHeight="251659776" behindDoc="0" locked="0" layoutInCell="1" allowOverlap="1" wp14:anchorId="580D06B3" wp14:editId="06C6EF07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752" behindDoc="1" locked="0" layoutInCell="1" allowOverlap="1" wp14:anchorId="18CC8589" wp14:editId="792B8FC4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33BF04D7" w14:textId="77777777" w:rsidR="006A037C" w:rsidRPr="00BF50ED" w:rsidRDefault="006A037C" w:rsidP="006A037C">
      <w:pPr>
        <w:rPr>
          <w:ins w:id="10" w:author="Autor"/>
          <w:sz w:val="20"/>
          <w:szCs w:val="20"/>
        </w:rPr>
      </w:pPr>
    </w:p>
    <w:p w14:paraId="42298126" w14:textId="77777777" w:rsidR="006A037C" w:rsidRPr="00BF50ED" w:rsidRDefault="006A037C" w:rsidP="006A037C">
      <w:pPr>
        <w:rPr>
          <w:ins w:id="11" w:author="Autor"/>
          <w:b/>
          <w:sz w:val="20"/>
          <w:szCs w:val="20"/>
        </w:rPr>
      </w:pPr>
      <w:ins w:id="12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4D4C6EDD" w14:textId="77777777" w:rsidR="006A037C" w:rsidRPr="00BF50ED" w:rsidRDefault="006A037C" w:rsidP="006A037C">
      <w:pPr>
        <w:rPr>
          <w:ins w:id="13" w:author="Autor"/>
          <w:b/>
          <w:sz w:val="20"/>
          <w:szCs w:val="20"/>
        </w:rPr>
      </w:pPr>
    </w:p>
    <w:p w14:paraId="0845E8E2" w14:textId="77777777" w:rsidR="006A037C" w:rsidRPr="00BF50ED" w:rsidRDefault="006A037C" w:rsidP="006A037C">
      <w:pPr>
        <w:rPr>
          <w:ins w:id="14" w:author="Autor"/>
          <w:b/>
          <w:sz w:val="20"/>
          <w:szCs w:val="20"/>
        </w:rPr>
      </w:pPr>
    </w:p>
    <w:p w14:paraId="7D03DC59" w14:textId="77777777" w:rsidR="006A037C" w:rsidRPr="00BF50ED" w:rsidRDefault="006A037C" w:rsidP="006A037C">
      <w:pPr>
        <w:rPr>
          <w:ins w:id="15" w:author="Autor"/>
          <w:b/>
          <w:sz w:val="20"/>
          <w:szCs w:val="20"/>
        </w:rPr>
      </w:pPr>
    </w:p>
    <w:p w14:paraId="18292FA8" w14:textId="77777777" w:rsidR="006A037C" w:rsidRPr="00BF50ED" w:rsidRDefault="006A037C" w:rsidP="006A037C">
      <w:pPr>
        <w:rPr>
          <w:ins w:id="16" w:author="Autor"/>
          <w:b/>
          <w:sz w:val="20"/>
          <w:szCs w:val="20"/>
        </w:rPr>
      </w:pPr>
    </w:p>
    <w:p w14:paraId="7F15F41A" w14:textId="77777777" w:rsidR="006A037C" w:rsidRPr="00BF50ED" w:rsidRDefault="006A037C" w:rsidP="006A037C">
      <w:pPr>
        <w:ind w:right="6802"/>
        <w:jc w:val="center"/>
        <w:rPr>
          <w:ins w:id="17" w:author="Autor"/>
          <w:rFonts w:ascii="Arial" w:hAnsi="Arial" w:cs="Arial"/>
          <w:sz w:val="20"/>
          <w:szCs w:val="20"/>
        </w:rPr>
      </w:pPr>
      <w:ins w:id="18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084292DE" w14:textId="77777777" w:rsidR="006A037C" w:rsidRPr="00BF50ED" w:rsidRDefault="006A037C" w:rsidP="006A037C">
      <w:pPr>
        <w:ind w:right="6802"/>
        <w:jc w:val="center"/>
        <w:rPr>
          <w:ins w:id="19" w:author="Autor"/>
          <w:rFonts w:ascii="Arial" w:hAnsi="Arial" w:cs="Arial"/>
          <w:sz w:val="20"/>
          <w:szCs w:val="20"/>
        </w:rPr>
      </w:pPr>
      <w:ins w:id="20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7D090737" w14:textId="77777777" w:rsidR="006A037C" w:rsidRPr="00BF50ED" w:rsidRDefault="006A037C" w:rsidP="006A037C">
      <w:pPr>
        <w:ind w:right="6802"/>
        <w:jc w:val="center"/>
        <w:rPr>
          <w:ins w:id="21" w:author="Autor"/>
          <w:b/>
          <w:sz w:val="20"/>
          <w:szCs w:val="20"/>
        </w:rPr>
      </w:pPr>
      <w:ins w:id="22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5E66CE80" w14:textId="77777777" w:rsidR="006A037C" w:rsidRPr="006479DF" w:rsidRDefault="006A037C" w:rsidP="006A037C">
      <w:pPr>
        <w:jc w:val="center"/>
        <w:rPr>
          <w:ins w:id="23" w:author="Autor"/>
          <w:b/>
          <w:sz w:val="20"/>
          <w:szCs w:val="20"/>
        </w:rPr>
      </w:pPr>
    </w:p>
    <w:p w14:paraId="290CF8B7" w14:textId="77777777" w:rsidR="007D30A7" w:rsidRDefault="006A037C">
      <w:pPr>
        <w:jc w:val="center"/>
        <w:rPr>
          <w:b/>
          <w:sz w:val="40"/>
          <w:szCs w:val="20"/>
        </w:rPr>
      </w:pPr>
      <w:ins w:id="24" w:author="Autor">
        <w:r w:rsidDel="006A037C">
          <w:rPr>
            <w:noProof/>
            <w:sz w:val="20"/>
            <w:szCs w:val="20"/>
          </w:rPr>
          <w:t xml:space="preserve"> </w:t>
        </w:r>
      </w:ins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569CB">
            <w:rPr>
              <w:b/>
              <w:sz w:val="40"/>
              <w:szCs w:val="20"/>
            </w:rPr>
            <w:t>30</w:t>
          </w:r>
        </w:sdtContent>
      </w:sdt>
    </w:p>
    <w:p w14:paraId="71AE53C0" w14:textId="7CBEEFB4"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customXmlDelRangeStart w:id="2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240443157"/>
          <w:placeholder>
            <w:docPart w:val="BFFAE277396344E78CE1BE47CFA6876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5"/>
          <w:del w:id="26" w:author="Autor">
            <w:r w:rsidR="00DF0A4B">
              <w:rPr>
                <w:b/>
                <w:sz w:val="32"/>
                <w:szCs w:val="32"/>
              </w:rPr>
              <w:delText>2</w:delText>
            </w:r>
          </w:del>
          <w:customXmlDelRangeStart w:id="27" w:author="Autor"/>
        </w:sdtContent>
      </w:sdt>
      <w:customXmlDelRangeEnd w:id="27"/>
      <w:customXmlInsRangeStart w:id="28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8"/>
          <w:ins w:id="29" w:author="Autor">
            <w:r w:rsidR="00D569CB">
              <w:rPr>
                <w:b/>
                <w:sz w:val="32"/>
                <w:szCs w:val="32"/>
              </w:rPr>
              <w:t>3</w:t>
            </w:r>
          </w:ins>
          <w:customXmlInsRangeStart w:id="30" w:author="Autor"/>
        </w:sdtContent>
      </w:sdt>
      <w:customXmlInsRangeEnd w:id="30"/>
    </w:p>
    <w:p w14:paraId="47CFF3B2" w14:textId="77777777" w:rsidR="007D30A7" w:rsidRDefault="007D30A7">
      <w:pPr>
        <w:jc w:val="center"/>
        <w:rPr>
          <w:b/>
          <w:sz w:val="20"/>
          <w:szCs w:val="20"/>
        </w:rPr>
      </w:pPr>
    </w:p>
    <w:p w14:paraId="0FC4D2C0" w14:textId="77777777" w:rsidR="007D30A7" w:rsidRDefault="007D30A7">
      <w:pPr>
        <w:jc w:val="center"/>
        <w:rPr>
          <w:b/>
          <w:sz w:val="20"/>
          <w:szCs w:val="20"/>
        </w:rPr>
      </w:pPr>
    </w:p>
    <w:p w14:paraId="0CD5D67C" w14:textId="77777777"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p w14:paraId="43FECE77" w14:textId="77777777" w:rsidR="007D30A7" w:rsidRDefault="007D30A7">
      <w:pPr>
        <w:rPr>
          <w:del w:id="31" w:author="Autor"/>
          <w:sz w:val="20"/>
          <w:szCs w:val="20"/>
        </w:rPr>
      </w:pPr>
    </w:p>
    <w:p w14:paraId="214391A9" w14:textId="77777777" w:rsidR="007D30A7" w:rsidRDefault="007D30A7">
      <w:pPr>
        <w:rPr>
          <w:del w:id="32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 w14:paraId="0EBA1D0B" w14:textId="77777777">
        <w:tc>
          <w:tcPr>
            <w:tcW w:w="2268" w:type="dxa"/>
            <w:shd w:val="clear" w:color="auto" w:fill="B2A1C7" w:themeFill="accent4" w:themeFillTint="99"/>
          </w:tcPr>
          <w:p w14:paraId="02921882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14:paraId="39C2F550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0749DFDA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381D53E3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827ECF3" w14:textId="77777777"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 w14:paraId="48F526CC" w14:textId="77777777">
        <w:tc>
          <w:tcPr>
            <w:tcW w:w="2268" w:type="dxa"/>
            <w:shd w:val="clear" w:color="auto" w:fill="B2A1C7" w:themeFill="accent4" w:themeFillTint="99"/>
          </w:tcPr>
          <w:p w14:paraId="14F8DEA7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14:paraId="2A82743A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69B19A74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D7F359F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7438FAA9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 w14:paraId="492F11E7" w14:textId="77777777">
        <w:tc>
          <w:tcPr>
            <w:tcW w:w="2268" w:type="dxa"/>
            <w:shd w:val="clear" w:color="auto" w:fill="B2A1C7" w:themeFill="accent4" w:themeFillTint="99"/>
          </w:tcPr>
          <w:p w14:paraId="7FDE2E42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14:paraId="09A18521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147CECE0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17981575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407BF94E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6F17E9F8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377B79F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14:paraId="22CC113A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14:paraId="09BD95F8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 w14:paraId="4B644136" w14:textId="77777777">
        <w:tc>
          <w:tcPr>
            <w:tcW w:w="2268" w:type="dxa"/>
            <w:shd w:val="clear" w:color="auto" w:fill="B2A1C7" w:themeFill="accent4" w:themeFillTint="99"/>
          </w:tcPr>
          <w:p w14:paraId="2DCE9759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14:paraId="6990EF4C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783918C3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4177EF18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311C481B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25070C3A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1A6CCD70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B11F649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837BF7C" w14:textId="77777777" w:rsidR="007D30A7" w:rsidRDefault="006A037C">
            <w:pPr>
              <w:jc w:val="both"/>
              <w:rPr>
                <w:del w:id="33" w:author="Autor"/>
                <w:szCs w:val="20"/>
              </w:rPr>
            </w:pPr>
            <w:r w:rsidRPr="00113AA3">
              <w:t xml:space="preserve">Úrad </w:t>
            </w:r>
            <w:ins w:id="34" w:author="Autor">
              <w:r>
                <w:t xml:space="preserve">podpredsedu </w:t>
              </w:r>
            </w:ins>
            <w:r>
              <w:t>vlády SR</w:t>
            </w:r>
          </w:p>
          <w:p w14:paraId="5B223BFD" w14:textId="77777777" w:rsidR="007D30A7" w:rsidRDefault="006A037C">
            <w:pPr>
              <w:jc w:val="both"/>
              <w:rPr>
                <w:szCs w:val="20"/>
              </w:rPr>
            </w:pPr>
            <w:ins w:id="35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 w14:paraId="0322442F" w14:textId="77777777">
        <w:tc>
          <w:tcPr>
            <w:tcW w:w="2268" w:type="dxa"/>
            <w:shd w:val="clear" w:color="auto" w:fill="B2A1C7" w:themeFill="accent4" w:themeFillTint="99"/>
          </w:tcPr>
          <w:p w14:paraId="60268876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14:paraId="414DFA86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6790B07B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34CF5BAA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11FC61B3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1A3CDACF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2BA2F551" w14:textId="77777777"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5A9EE28" w14:textId="77777777" w:rsidR="007D30A7" w:rsidRDefault="002A180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569CB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 w14:paraId="215BB843" w14:textId="77777777">
        <w:tc>
          <w:tcPr>
            <w:tcW w:w="2268" w:type="dxa"/>
            <w:shd w:val="clear" w:color="auto" w:fill="B2A1C7" w:themeFill="accent4" w:themeFillTint="99"/>
          </w:tcPr>
          <w:p w14:paraId="549E75C5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14:paraId="5E18F756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7ED576E1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E3E915E" w14:textId="44CCBA0C" w:rsidR="007D30A7" w:rsidRDefault="002A1804" w:rsidP="003008E0">
            <w:pPr>
              <w:jc w:val="both"/>
              <w:rPr>
                <w:szCs w:val="20"/>
              </w:rPr>
            </w:pPr>
            <w:customXmlDelRangeStart w:id="36" w:author="Autor"/>
            <w:sdt>
              <w:sdtPr>
                <w:rPr>
                  <w:szCs w:val="20"/>
                </w:rPr>
                <w:id w:val="199904937"/>
                <w:placeholder>
                  <w:docPart w:val="C03BC33A91094BEAA0C3AA12C622ADA2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6"/>
                <w:del w:id="37" w:author="Autor">
                  <w:r w:rsidR="003052AA">
                    <w:rPr>
                      <w:szCs w:val="20"/>
                    </w:rPr>
                    <w:delText>11.02.2016</w:delText>
                  </w:r>
                </w:del>
                <w:customXmlDelRangeStart w:id="38" w:author="Autor"/>
              </w:sdtContent>
            </w:sdt>
            <w:customXmlDelRangeEnd w:id="38"/>
            <w:customXmlInsRangeStart w:id="39" w:author="Autor"/>
            <w:sdt>
              <w:sdtPr>
                <w:rPr>
                  <w:szCs w:val="20"/>
                </w:rPr>
                <w:id w:val="88820667"/>
                <w:placeholder>
                  <w:docPart w:val="430DABEB645A443FB0B163D025F5AEDE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9"/>
                <w:r w:rsidR="00D569CB">
                  <w:rPr>
                    <w:szCs w:val="20"/>
                  </w:rPr>
                  <w:t>30.04.2018</w:t>
                </w:r>
                <w:customXmlInsRangeStart w:id="40" w:author="Autor"/>
              </w:sdtContent>
            </w:sdt>
            <w:customXmlInsRangeEnd w:id="40"/>
          </w:p>
        </w:tc>
      </w:tr>
      <w:tr w:rsidR="007D30A7" w14:paraId="68D3392C" w14:textId="77777777">
        <w:tc>
          <w:tcPr>
            <w:tcW w:w="2268" w:type="dxa"/>
            <w:shd w:val="clear" w:color="auto" w:fill="B2A1C7" w:themeFill="accent4" w:themeFillTint="99"/>
          </w:tcPr>
          <w:p w14:paraId="56B8B882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14:paraId="078B28B9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00A5FE5A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B1B7E8F" w14:textId="2022ACA9" w:rsidR="007D30A7" w:rsidRDefault="002A1804" w:rsidP="003008E0">
            <w:pPr>
              <w:jc w:val="both"/>
              <w:rPr>
                <w:szCs w:val="20"/>
              </w:rPr>
            </w:pPr>
            <w:customXmlDelRangeStart w:id="41" w:author="Autor"/>
            <w:sdt>
              <w:sdtPr>
                <w:rPr>
                  <w:szCs w:val="20"/>
                </w:rPr>
                <w:id w:val="-1434743707"/>
                <w:placeholder>
                  <w:docPart w:val="CC03C7AC34874781B1D4A6CB0F07C94E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41"/>
                <w:del w:id="42" w:author="Autor">
                  <w:r w:rsidR="003052AA">
                    <w:rPr>
                      <w:szCs w:val="20"/>
                    </w:rPr>
                    <w:delText>11.02.2016</w:delText>
                  </w:r>
                </w:del>
                <w:customXmlDelRangeStart w:id="43" w:author="Autor"/>
              </w:sdtContent>
            </w:sdt>
            <w:customXmlDelRangeEnd w:id="43"/>
            <w:customXmlInsRangeStart w:id="44" w:author="Autor"/>
            <w:sdt>
              <w:sdtPr>
                <w:rPr>
                  <w:szCs w:val="20"/>
                </w:rPr>
                <w:id w:val="-1813329615"/>
                <w:placeholder>
                  <w:docPart w:val="FE7851A35B4E4129A04D1F18D8B09FF9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4"/>
                <w:r w:rsidR="00D569CB">
                  <w:rPr>
                    <w:szCs w:val="20"/>
                  </w:rPr>
                  <w:t>30.04.2018</w:t>
                </w:r>
                <w:customXmlInsRangeStart w:id="45" w:author="Autor"/>
              </w:sdtContent>
            </w:sdt>
            <w:customXmlInsRangeEnd w:id="45"/>
          </w:p>
        </w:tc>
      </w:tr>
      <w:tr w:rsidR="007D30A7" w14:paraId="271E307D" w14:textId="77777777">
        <w:tc>
          <w:tcPr>
            <w:tcW w:w="2268" w:type="dxa"/>
            <w:shd w:val="clear" w:color="auto" w:fill="B2A1C7" w:themeFill="accent4" w:themeFillTint="99"/>
          </w:tcPr>
          <w:p w14:paraId="0A4530B8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DA5EA3E" w14:textId="77777777" w:rsidR="007D30A7" w:rsidRDefault="004B4618">
            <w:pPr>
              <w:jc w:val="both"/>
              <w:rPr>
                <w:del w:id="46" w:author="Autor"/>
                <w:szCs w:val="20"/>
              </w:rPr>
            </w:pPr>
            <w:del w:id="47" w:author="Autor">
              <w:r>
                <w:rPr>
                  <w:szCs w:val="20"/>
                </w:rPr>
                <w:delText>Ing. Igor Federič</w:delText>
              </w:r>
            </w:del>
          </w:p>
          <w:p w14:paraId="1B6AAD41" w14:textId="51181C06" w:rsidR="006A037C" w:rsidRPr="00047930" w:rsidRDefault="004B4618" w:rsidP="006A037C">
            <w:pPr>
              <w:jc w:val="both"/>
              <w:rPr>
                <w:ins w:id="48" w:author="Autor"/>
              </w:rPr>
            </w:pPr>
            <w:del w:id="49" w:author="Autor">
              <w:r>
                <w:rPr>
                  <w:szCs w:val="20"/>
                </w:rPr>
                <w:delText>vedúci Úradu vlády SR</w:delText>
              </w:r>
            </w:del>
            <w:ins w:id="50" w:author="Autor">
              <w:r w:rsidR="006A037C">
                <w:t>JUDr. Denisa Žiláková</w:t>
              </w:r>
            </w:ins>
          </w:p>
          <w:p w14:paraId="6685691B" w14:textId="77777777" w:rsidR="007D30A7" w:rsidRDefault="006A037C">
            <w:pPr>
              <w:jc w:val="both"/>
              <w:rPr>
                <w:szCs w:val="20"/>
              </w:rPr>
            </w:pPr>
            <w:ins w:id="51" w:author="Autor">
              <w:r>
                <w:t>generálna riaditeľka sekcie centrálny koordinačný orgán</w:t>
              </w:r>
            </w:ins>
          </w:p>
        </w:tc>
      </w:tr>
    </w:tbl>
    <w:p w14:paraId="4C36F2AB" w14:textId="77777777" w:rsidR="007D30A7" w:rsidRDefault="007D30A7"/>
    <w:p w14:paraId="730859FE" w14:textId="77777777" w:rsidR="007D30A7" w:rsidRDefault="007D30A7"/>
    <w:p w14:paraId="2271573E" w14:textId="77777777" w:rsidR="007D30A7" w:rsidRDefault="004B4618">
      <w:pPr>
        <w:spacing w:line="276" w:lineRule="auto"/>
        <w:ind w:firstLine="851"/>
        <w:jc w:val="both"/>
        <w:rPr>
          <w:szCs w:val="20"/>
        </w:rPr>
      </w:pPr>
      <w:r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ins w:id="52" w:author="Autor">
        <w:r w:rsidR="006A037C">
          <w:t xml:space="preserve"> </w:t>
        </w:r>
      </w:ins>
      <w:r>
        <w:t xml:space="preserve">j. čl. 16 až 17 a čl. 20 prílohy č. 1 Všeobecné podmienky)  je možné meniť výhradne po predchádzajúcom schválení zo strany CO. </w:t>
      </w:r>
    </w:p>
    <w:p w14:paraId="712CA3A3" w14:textId="77777777"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14:paraId="588E944E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14:paraId="70DC6A58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14:paraId="52E8B564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14:paraId="4483AE3F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14:paraId="0AC07677" w14:textId="77777777"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14:paraId="148D62F6" w14:textId="77777777" w:rsidR="007D30A7" w:rsidRDefault="007D30A7"/>
    <w:p w14:paraId="0F1A45E5" w14:textId="77777777" w:rsidR="007D30A7" w:rsidRDefault="007D30A7"/>
    <w:p w14:paraId="7DF82373" w14:textId="77777777" w:rsidR="007D30A7" w:rsidRDefault="007D30A7"/>
    <w:p w14:paraId="3374FB00" w14:textId="77777777" w:rsidR="007D30A7" w:rsidRDefault="007D30A7"/>
    <w:p w14:paraId="29CDEB2B" w14:textId="77777777" w:rsidR="007D30A7" w:rsidRDefault="007D30A7"/>
    <w:p w14:paraId="5BC3A4FD" w14:textId="77777777" w:rsidR="007D30A7" w:rsidRDefault="007D30A7"/>
    <w:p w14:paraId="7B9D6BFA" w14:textId="77777777" w:rsidR="007D30A7" w:rsidRDefault="007D30A7"/>
    <w:p w14:paraId="61444F81" w14:textId="77777777" w:rsidR="007D30A7" w:rsidRDefault="007D30A7"/>
    <w:p w14:paraId="14AAE11B" w14:textId="77777777" w:rsidR="007D30A7" w:rsidRDefault="007D30A7"/>
    <w:p w14:paraId="7A8A8918" w14:textId="77777777" w:rsidR="007D30A7" w:rsidRDefault="007D30A7"/>
    <w:p w14:paraId="2FBA5814" w14:textId="77777777" w:rsidR="007D30A7" w:rsidRDefault="007D30A7"/>
    <w:sectPr w:rsidR="007D30A7" w:rsidSect="00D478A9">
      <w:headerReference w:type="default" r:id="rId12"/>
      <w:footerReference w:type="default" r:id="rId13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95893" w14:textId="77777777" w:rsidR="002A1804" w:rsidRDefault="002A1804">
      <w:r>
        <w:separator/>
      </w:r>
    </w:p>
  </w:endnote>
  <w:endnote w:type="continuationSeparator" w:id="0">
    <w:p w14:paraId="6A1B1FC0" w14:textId="77777777" w:rsidR="002A1804" w:rsidRDefault="002A1804">
      <w:r>
        <w:continuationSeparator/>
      </w:r>
    </w:p>
  </w:endnote>
  <w:endnote w:type="continuationNotice" w:id="1">
    <w:p w14:paraId="20D620D1" w14:textId="77777777" w:rsidR="002A1804" w:rsidRDefault="002A18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18D07" w14:textId="77777777" w:rsidR="007D30A7" w:rsidRDefault="004B4618">
    <w:pPr>
      <w:pStyle w:val="Pta"/>
      <w:jc w:val="right"/>
    </w:pPr>
    <w:r>
      <w:t xml:space="preserve"> </w:t>
    </w:r>
  </w:p>
  <w:p w14:paraId="74EF44F6" w14:textId="77777777" w:rsidR="00D478A9" w:rsidRDefault="00D478A9" w:rsidP="00D478A9">
    <w:pPr>
      <w:pStyle w:val="Pta"/>
      <w:jc w:val="right"/>
      <w:rPr>
        <w:del w:id="61" w:author="Autor"/>
      </w:rPr>
    </w:pPr>
    <w:del w:id="62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25DF3F7" wp14:editId="3964FB6F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77A54C" id="Rovná spojnica 6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34C150B" w14:textId="1A3585E2" w:rsidR="00D478A9" w:rsidRDefault="00D478A9" w:rsidP="00D478A9">
    <w:pPr>
      <w:pStyle w:val="Pta"/>
      <w:jc w:val="right"/>
      <w:rPr>
        <w:ins w:id="63" w:author="Autor"/>
      </w:rPr>
    </w:pPr>
    <w:del w:id="64" w:author="Autor">
      <w:r w:rsidRPr="00627EA3">
        <w:rPr>
          <w:noProof/>
        </w:rPr>
        <w:drawing>
          <wp:anchor distT="0" distB="0" distL="114300" distR="114300" simplePos="0" relativeHeight="251664896" behindDoc="1" locked="0" layoutInCell="1" allowOverlap="1" wp14:anchorId="720EADB5" wp14:editId="382AF789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65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27FC9F" wp14:editId="2D1320F3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74986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28D0161F" w14:textId="794A558D" w:rsidR="00D478A9" w:rsidRDefault="00D478A9" w:rsidP="00D478A9">
    <w:pPr>
      <w:pStyle w:val="Pta"/>
      <w:jc w:val="right"/>
    </w:pPr>
    <w:ins w:id="66" w:author="Autor">
      <w:r w:rsidRPr="00627EA3">
        <w:rPr>
          <w:noProof/>
        </w:rPr>
        <w:drawing>
          <wp:anchor distT="0" distB="0" distL="114300" distR="114300" simplePos="0" relativeHeight="251661824" behindDoc="1" locked="0" layoutInCell="1" allowOverlap="1" wp14:anchorId="51E3E52A" wp14:editId="2EDB62C3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69CB">
          <w:rPr>
            <w:noProof/>
          </w:rPr>
          <w:t>3</w:t>
        </w:r>
        <w:r>
          <w:fldChar w:fldCharType="end"/>
        </w:r>
      </w:sdtContent>
    </w:sdt>
  </w:p>
  <w:p w14:paraId="51ED75E8" w14:textId="77777777" w:rsidR="007D30A7" w:rsidRDefault="007D30A7" w:rsidP="00D478A9">
    <w:pPr>
      <w:pStyle w:val="Pta"/>
      <w:jc w:val="right"/>
    </w:pPr>
  </w:p>
  <w:p w14:paraId="1DD12C89" w14:textId="77777777"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88C58" w14:textId="77777777" w:rsidR="002A1804" w:rsidRDefault="002A1804">
      <w:r>
        <w:separator/>
      </w:r>
    </w:p>
  </w:footnote>
  <w:footnote w:type="continuationSeparator" w:id="0">
    <w:p w14:paraId="1BBE21A0" w14:textId="77777777" w:rsidR="002A1804" w:rsidRDefault="002A1804">
      <w:r>
        <w:continuationSeparator/>
      </w:r>
    </w:p>
  </w:footnote>
  <w:footnote w:type="continuationNotice" w:id="1">
    <w:p w14:paraId="31E303ED" w14:textId="77777777" w:rsidR="002A1804" w:rsidRDefault="002A18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1C292" w14:textId="77777777"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BE936" wp14:editId="544E73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7A70B7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53" w:author="Autor"/>
  <w:sdt>
    <w:sdtPr>
      <w:rPr>
        <w:szCs w:val="20"/>
      </w:rPr>
      <w:id w:val="-921872930"/>
      <w:placeholder>
        <w:docPart w:val="E4D9F9D313DA4C47B98744D40535F682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53"/>
      <w:p w14:paraId="32042833" w14:textId="77777777" w:rsidR="00D478A9" w:rsidRPr="00627EA3" w:rsidRDefault="003052AA" w:rsidP="00D478A9">
        <w:pPr>
          <w:pStyle w:val="Hlavika"/>
          <w:jc w:val="right"/>
          <w:rPr>
            <w:del w:id="54" w:author="Autor"/>
          </w:rPr>
        </w:pPr>
        <w:del w:id="55" w:author="Autor">
          <w:r>
            <w:rPr>
              <w:szCs w:val="20"/>
            </w:rPr>
            <w:delText>11.02.2016</w:delText>
          </w:r>
        </w:del>
      </w:p>
      <w:customXmlDelRangeStart w:id="56" w:author="Autor"/>
    </w:sdtContent>
  </w:sdt>
  <w:customXmlDelRangeEnd w:id="56"/>
  <w:customXmlInsRangeStart w:id="57" w:author="Autor"/>
  <w:sdt>
    <w:sdtPr>
      <w:rPr>
        <w:szCs w:val="20"/>
      </w:rPr>
      <w:id w:val="2070840989"/>
      <w:placeholder>
        <w:docPart w:val="E6CC1612902442CA9FCF190E71786DFA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57"/>
      <w:p w14:paraId="7C222391" w14:textId="45679677" w:rsidR="00507A41" w:rsidRPr="00627EA3" w:rsidRDefault="00507A41" w:rsidP="00507A41">
        <w:pPr>
          <w:pStyle w:val="Hlavika"/>
          <w:jc w:val="right"/>
          <w:rPr>
            <w:ins w:id="58" w:author="Autor"/>
          </w:rPr>
        </w:pPr>
        <w:ins w:id="59" w:author="Autor">
          <w:r>
            <w:rPr>
              <w:szCs w:val="20"/>
            </w:rPr>
            <w:t>30.04.2018</w:t>
          </w:r>
        </w:ins>
      </w:p>
      <w:customXmlInsRangeStart w:id="60" w:author="Autor"/>
    </w:sdtContent>
  </w:sdt>
  <w:customXmlInsRangeEnd w:id="60"/>
  <w:p w14:paraId="44BB6B49" w14:textId="77777777"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125FF3"/>
    <w:rsid w:val="002A1804"/>
    <w:rsid w:val="003008E0"/>
    <w:rsid w:val="003052AA"/>
    <w:rsid w:val="003853F3"/>
    <w:rsid w:val="00413490"/>
    <w:rsid w:val="00424DE8"/>
    <w:rsid w:val="004B4618"/>
    <w:rsid w:val="00507A41"/>
    <w:rsid w:val="005B4813"/>
    <w:rsid w:val="006A037C"/>
    <w:rsid w:val="00784514"/>
    <w:rsid w:val="00787AED"/>
    <w:rsid w:val="007D30A7"/>
    <w:rsid w:val="008041CD"/>
    <w:rsid w:val="00874317"/>
    <w:rsid w:val="008809FB"/>
    <w:rsid w:val="008C0EFC"/>
    <w:rsid w:val="008E6BB8"/>
    <w:rsid w:val="0093414A"/>
    <w:rsid w:val="0094694B"/>
    <w:rsid w:val="00A614D5"/>
    <w:rsid w:val="00AF4BF5"/>
    <w:rsid w:val="00B0668D"/>
    <w:rsid w:val="00B74E02"/>
    <w:rsid w:val="00BE1DD1"/>
    <w:rsid w:val="00CA1AE6"/>
    <w:rsid w:val="00D42063"/>
    <w:rsid w:val="00D478A9"/>
    <w:rsid w:val="00D569CB"/>
    <w:rsid w:val="00D876CB"/>
    <w:rsid w:val="00DF0A4B"/>
    <w:rsid w:val="00E9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7627D3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C03BC33A91094BEAA0C3AA12C622AD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0F6354-4056-40CB-80B3-F2BBC53B16DF}"/>
      </w:docPartPr>
      <w:docPartBody>
        <w:p w:rsidR="00000000" w:rsidRDefault="00CF1D8C">
          <w:pPr>
            <w:pStyle w:val="C03BC33A91094BEAA0C3AA12C622ADA2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CC03C7AC34874781B1D4A6CB0F07C9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0B2D-CCE3-483E-954B-83326E519E7A}"/>
      </w:docPartPr>
      <w:docPartBody>
        <w:p w:rsidR="00000000" w:rsidRDefault="00CF1D8C">
          <w:pPr>
            <w:pStyle w:val="CC03C7AC34874781B1D4A6CB0F07C94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BFFAE277396344E78CE1BE47CFA687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2B9CC1-FC62-4D57-8A00-6833F4FE69A6}"/>
      </w:docPartPr>
      <w:docPartBody>
        <w:p w:rsidR="00000000" w:rsidRDefault="00CF1D8C">
          <w:pPr>
            <w:pStyle w:val="BFFAE277396344E78CE1BE47CFA6876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4D9F9D313DA4C47B98744D40535F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C7C56-1C7F-4E8B-ABE1-1940B90D500F}"/>
      </w:docPartPr>
      <w:docPartBody>
        <w:p w:rsidR="00000000" w:rsidRDefault="00CF1D8C">
          <w:pPr>
            <w:pStyle w:val="E4D9F9D313DA4C47B98744D40535F682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320F64"/>
    <w:rsid w:val="003732DC"/>
    <w:rsid w:val="00524C84"/>
    <w:rsid w:val="005C347B"/>
    <w:rsid w:val="00652FB2"/>
    <w:rsid w:val="007627D3"/>
    <w:rsid w:val="00947CB2"/>
    <w:rsid w:val="00965220"/>
    <w:rsid w:val="009D7A2B"/>
    <w:rsid w:val="00B5018E"/>
    <w:rsid w:val="00B82C0C"/>
    <w:rsid w:val="00C8423B"/>
    <w:rsid w:val="00CF1D8C"/>
    <w:rsid w:val="00D25BF2"/>
    <w:rsid w:val="00E60AFB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C03BC33A91094BEAA0C3AA12C622ADA2">
    <w:name w:val="C03BC33A91094BEAA0C3AA12C622ADA2"/>
    <w:pPr>
      <w:spacing w:after="160" w:line="259" w:lineRule="auto"/>
    </w:pPr>
  </w:style>
  <w:style w:type="paragraph" w:customStyle="1" w:styleId="CC03C7AC34874781B1D4A6CB0F07C94E">
    <w:name w:val="CC03C7AC34874781B1D4A6CB0F07C94E"/>
    <w:pPr>
      <w:spacing w:after="160" w:line="259" w:lineRule="auto"/>
    </w:pPr>
  </w:style>
  <w:style w:type="paragraph" w:customStyle="1" w:styleId="BFFAE277396344E78CE1BE47CFA68763">
    <w:name w:val="BFFAE277396344E78CE1BE47CFA68763"/>
    <w:pPr>
      <w:spacing w:after="160" w:line="259" w:lineRule="auto"/>
    </w:pPr>
  </w:style>
  <w:style w:type="paragraph" w:customStyle="1" w:styleId="E4D9F9D313DA4C47B98744D40535F682">
    <w:name w:val="E4D9F9D313DA4C47B98744D40535F68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534C-2984-414D-8669-501471EB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2018-04-27T12:58:00Z</dcterms:created>
  <dcterms:modified xsi:type="dcterms:W3CDTF">2018-04-27T13:04:00Z</dcterms:modified>
</cp:coreProperties>
</file>